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03886" w14:textId="75270A1B" w:rsidR="00E514A1" w:rsidRPr="002C739C" w:rsidRDefault="00E514A1" w:rsidP="00127BC7">
      <w:r w:rsidRPr="002C739C">
        <w:t>Dear referring physician:</w:t>
      </w:r>
    </w:p>
    <w:p w14:paraId="0DF068F7" w14:textId="162B3D5E" w:rsidR="00E514A1" w:rsidRPr="002C739C" w:rsidRDefault="00E514A1" w:rsidP="00127BC7"/>
    <w:p w14:paraId="6934DE8F" w14:textId="0AA7B83D" w:rsidR="00EB7B49" w:rsidRPr="002C739C" w:rsidRDefault="00127BC7" w:rsidP="00127BC7">
      <w:r w:rsidRPr="002C739C">
        <w:t>In our ongoing efforts to find breast cancer early and educat</w:t>
      </w:r>
      <w:r w:rsidR="00E514A1" w:rsidRPr="002C739C">
        <w:t>e</w:t>
      </w:r>
      <w:r w:rsidRPr="002C739C">
        <w:t xml:space="preserve"> patients</w:t>
      </w:r>
      <w:r w:rsidR="00E514A1" w:rsidRPr="002C739C">
        <w:t xml:space="preserve"> </w:t>
      </w:r>
      <w:r w:rsidR="009A188A">
        <w:t>about</w:t>
      </w:r>
      <w:r w:rsidR="00E514A1" w:rsidRPr="002C739C">
        <w:t xml:space="preserve"> their </w:t>
      </w:r>
      <w:r w:rsidR="000552E0" w:rsidRPr="002C739C">
        <w:t>breast health</w:t>
      </w:r>
      <w:r w:rsidRPr="002C739C">
        <w:t xml:space="preserve">, we have </w:t>
      </w:r>
      <w:r w:rsidR="00F23A68" w:rsidRPr="002C739C">
        <w:t xml:space="preserve">invested in </w:t>
      </w:r>
      <w:r w:rsidR="00CB6D1E">
        <w:t xml:space="preserve">a </w:t>
      </w:r>
      <w:r w:rsidR="00F23A68" w:rsidRPr="002C739C">
        <w:t>volumetric breast density assessment softwar</w:t>
      </w:r>
      <w:r w:rsidR="00DD067E" w:rsidRPr="002C739C">
        <w:t>e</w:t>
      </w:r>
      <w:r w:rsidR="00CB6D1E">
        <w:t xml:space="preserve">, </w:t>
      </w:r>
      <w:r w:rsidR="00631D25" w:rsidRPr="002C739C">
        <w:t xml:space="preserve">Volpara </w:t>
      </w:r>
      <w:proofErr w:type="spellStart"/>
      <w:r w:rsidR="00631D25" w:rsidRPr="002C739C">
        <w:t>Scorecard</w:t>
      </w:r>
      <w:r w:rsidR="00631D25" w:rsidRPr="002C739C">
        <w:rPr>
          <w:vertAlign w:val="superscript"/>
        </w:rPr>
        <w:t>TM</w:t>
      </w:r>
      <w:proofErr w:type="spellEnd"/>
      <w:r w:rsidR="00631D25" w:rsidRPr="002C739C">
        <w:t xml:space="preserve">. </w:t>
      </w:r>
      <w:r w:rsidR="00387FD4">
        <w:t>Beyond a precise measurement of density, this</w:t>
      </w:r>
      <w:r w:rsidR="0025581A" w:rsidRPr="002C739C">
        <w:t xml:space="preserve"> software </w:t>
      </w:r>
      <w:r w:rsidR="004A3AE9">
        <w:t xml:space="preserve">helps </w:t>
      </w:r>
      <w:r w:rsidR="0025581A">
        <w:t>estimate</w:t>
      </w:r>
      <w:r w:rsidR="0025581A" w:rsidRPr="002C739C">
        <w:t xml:space="preserve"> breast cancer risk </w:t>
      </w:r>
      <w:r w:rsidR="004A3AE9">
        <w:t xml:space="preserve">utilizing the </w:t>
      </w:r>
      <w:proofErr w:type="spellStart"/>
      <w:r w:rsidR="004A3AE9">
        <w:t>Tyrer-Cuzick</w:t>
      </w:r>
      <w:proofErr w:type="spellEnd"/>
      <w:r w:rsidR="004A3AE9">
        <w:t xml:space="preserve"> version 8 </w:t>
      </w:r>
      <w:r w:rsidR="00126437">
        <w:t xml:space="preserve">(TC8) risk </w:t>
      </w:r>
      <w:r w:rsidR="004A3AE9">
        <w:t>model</w:t>
      </w:r>
      <w:r w:rsidR="00126437">
        <w:t>.</w:t>
      </w:r>
      <w:r w:rsidR="00EC6D22">
        <w:t xml:space="preserve"> </w:t>
      </w:r>
      <w:r w:rsidR="00D1032F">
        <w:t xml:space="preserve">  We have also invested in </w:t>
      </w:r>
      <w:r w:rsidR="00A50CFE">
        <w:t>automated breast ultrasound to provide comprehensive supplemental screening for your patients with dense breasts</w:t>
      </w:r>
    </w:p>
    <w:p w14:paraId="53F85461" w14:textId="77777777" w:rsidR="00EB7B49" w:rsidRPr="002C739C" w:rsidRDefault="00EB7B49" w:rsidP="00127BC7"/>
    <w:p w14:paraId="24E4EBF5" w14:textId="1594CBF2" w:rsidR="00127BC7" w:rsidRPr="002C739C" w:rsidRDefault="00836200" w:rsidP="00127BC7">
      <w:r w:rsidRPr="0025581A">
        <w:t xml:space="preserve">You can expect </w:t>
      </w:r>
      <w:r w:rsidR="004A3AE9">
        <w:t xml:space="preserve">that </w:t>
      </w:r>
      <w:r w:rsidRPr="0025581A">
        <w:t>4</w:t>
      </w:r>
      <w:r w:rsidR="00562965" w:rsidRPr="0025581A">
        <w:t>0-50% of your patients</w:t>
      </w:r>
      <w:r w:rsidR="00562965" w:rsidRPr="0025581A">
        <w:rPr>
          <w:vertAlign w:val="superscript"/>
        </w:rPr>
        <w:t>1</w:t>
      </w:r>
      <w:r w:rsidR="00562965" w:rsidRPr="0025581A">
        <w:t xml:space="preserve"> </w:t>
      </w:r>
      <w:r w:rsidR="004A3AE9">
        <w:t>will</w:t>
      </w:r>
      <w:r w:rsidR="00562965" w:rsidRPr="0025581A">
        <w:t xml:space="preserve"> be </w:t>
      </w:r>
      <w:r w:rsidR="000235EF" w:rsidRPr="0025581A">
        <w:t>found</w:t>
      </w:r>
      <w:r w:rsidR="00562965" w:rsidRPr="0025581A">
        <w:t xml:space="preserve"> </w:t>
      </w:r>
      <w:r w:rsidR="000235EF" w:rsidRPr="0025581A">
        <w:t>to</w:t>
      </w:r>
      <w:r w:rsidR="00562965" w:rsidRPr="0025581A">
        <w:t xml:space="preserve"> have dense breasts</w:t>
      </w:r>
      <w:r w:rsidR="00221B40">
        <w:t xml:space="preserve">. We will inform </w:t>
      </w:r>
      <w:r w:rsidR="0018205D">
        <w:t>patients</w:t>
      </w:r>
      <w:r w:rsidR="00221B40">
        <w:t xml:space="preserve"> of their density at the time of their appointment and </w:t>
      </w:r>
      <w:r w:rsidR="008B288D" w:rsidRPr="0025581A">
        <w:t xml:space="preserve">offer them </w:t>
      </w:r>
      <w:r w:rsidR="00410AA5">
        <w:t>educational materials</w:t>
      </w:r>
      <w:r w:rsidR="008B288D" w:rsidRPr="0025581A">
        <w:t>.</w:t>
      </w:r>
    </w:p>
    <w:p w14:paraId="23201566" w14:textId="0693762F" w:rsidR="00E514A1" w:rsidRPr="002C739C" w:rsidRDefault="00E514A1" w:rsidP="00127BC7"/>
    <w:p w14:paraId="0A373E27" w14:textId="7945449C" w:rsidR="00E514A1" w:rsidRPr="002C739C" w:rsidRDefault="00631D25" w:rsidP="00127BC7">
      <w:pPr>
        <w:rPr>
          <w:b/>
          <w:bCs/>
        </w:rPr>
      </w:pPr>
      <w:r w:rsidRPr="002C739C">
        <w:rPr>
          <w:b/>
          <w:bCs/>
        </w:rPr>
        <w:t>Why</w:t>
      </w:r>
      <w:r w:rsidR="00880B15" w:rsidRPr="002C739C">
        <w:rPr>
          <w:b/>
          <w:bCs/>
        </w:rPr>
        <w:t xml:space="preserve"> </w:t>
      </w:r>
      <w:r w:rsidR="003B2F27" w:rsidRPr="002C739C">
        <w:rPr>
          <w:b/>
          <w:bCs/>
        </w:rPr>
        <w:t xml:space="preserve">Volpara </w:t>
      </w:r>
      <w:r w:rsidR="00DD067E" w:rsidRPr="002C739C">
        <w:rPr>
          <w:b/>
          <w:bCs/>
        </w:rPr>
        <w:t>Scorecard</w:t>
      </w:r>
      <w:r w:rsidR="00817E6A">
        <w:rPr>
          <w:b/>
          <w:bCs/>
        </w:rPr>
        <w:t>?</w:t>
      </w:r>
    </w:p>
    <w:p w14:paraId="33CEE961" w14:textId="6E289535" w:rsidR="003B2F27" w:rsidRPr="002C739C" w:rsidRDefault="003B2F27" w:rsidP="00127BC7"/>
    <w:p w14:paraId="204598D2" w14:textId="77777777" w:rsidR="004A1201" w:rsidRPr="002C739C" w:rsidRDefault="004A1201" w:rsidP="004A1201">
      <w:r w:rsidRPr="002C739C">
        <w:t>Volpara Scorecard goes beyond the</w:t>
      </w:r>
      <w:r>
        <w:t xml:space="preserve"> one size fits all</w:t>
      </w:r>
      <w:r w:rsidRPr="002C739C">
        <w:t xml:space="preserve"> BI-RADS® </w:t>
      </w:r>
      <w:r>
        <w:t>breast density categories</w:t>
      </w:r>
      <w:r w:rsidRPr="002C739C">
        <w:t xml:space="preserve"> of a, b, </w:t>
      </w:r>
      <w:proofErr w:type="gramStart"/>
      <w:r w:rsidRPr="002C739C">
        <w:t>c</w:t>
      </w:r>
      <w:proofErr w:type="gramEnd"/>
      <w:r w:rsidRPr="002C739C">
        <w:t xml:space="preserve"> </w:t>
      </w:r>
      <w:r>
        <w:t>and</w:t>
      </w:r>
      <w:r w:rsidRPr="002C739C">
        <w:t xml:space="preserve"> d. </w:t>
      </w:r>
      <w:r>
        <w:t xml:space="preserve">Volumetric density assessment provides a reproducible, objective measurement that also reduces intra and inter reader variability. This will provide consistency across our entire screening population.  </w:t>
      </w:r>
      <w:r w:rsidRPr="002C739C">
        <w:t xml:space="preserve">The software </w:t>
      </w:r>
      <w:r>
        <w:t>identifies the</w:t>
      </w:r>
      <w:r w:rsidRPr="002C739C">
        <w:t xml:space="preserve"> percentage of breast density </w:t>
      </w:r>
      <w:r>
        <w:t>for each breast and calculates a value</w:t>
      </w:r>
      <w:r w:rsidRPr="002C739C">
        <w:t xml:space="preserve">. </w:t>
      </w:r>
      <w:r>
        <w:t>The value is added to TC8</w:t>
      </w:r>
      <w:r w:rsidRPr="002C739C">
        <w:t xml:space="preserve"> </w:t>
      </w:r>
      <w:r>
        <w:t xml:space="preserve">and calculates a 10-year </w:t>
      </w:r>
      <w:r w:rsidRPr="002C739C">
        <w:t>breast cancer risk</w:t>
      </w:r>
      <w:r>
        <w:t xml:space="preserve"> score.  The score provides decision support for next steps. Patients found to be intermediate to high risk will be triaged to</w:t>
      </w:r>
      <w:r w:rsidRPr="002C739C">
        <w:t xml:space="preserve"> supplemental screening</w:t>
      </w:r>
      <w:r>
        <w:t xml:space="preserve"> and/or further interventions</w:t>
      </w:r>
      <w:r w:rsidRPr="002C739C">
        <w:t xml:space="preserve">.  </w:t>
      </w:r>
    </w:p>
    <w:p w14:paraId="6A4202F8" w14:textId="7D2706FB" w:rsidR="00795976" w:rsidRDefault="00795976" w:rsidP="00AE1ACF"/>
    <w:p w14:paraId="5EFBB46B" w14:textId="77777777" w:rsidR="00817E6A" w:rsidRPr="002C739C" w:rsidRDefault="00817E6A" w:rsidP="00AE1ACF"/>
    <w:p w14:paraId="0C07E8FD" w14:textId="5285023C" w:rsidR="00795976" w:rsidRPr="002C739C" w:rsidRDefault="00795976" w:rsidP="00AE1ACF">
      <w:pPr>
        <w:rPr>
          <w:b/>
          <w:bCs/>
        </w:rPr>
      </w:pPr>
      <w:r w:rsidRPr="002C739C">
        <w:rPr>
          <w:b/>
          <w:bCs/>
        </w:rPr>
        <w:t>Educating patients</w:t>
      </w:r>
    </w:p>
    <w:p w14:paraId="3ED825C1" w14:textId="204457F7" w:rsidR="00337B31" w:rsidRDefault="00A07B3F" w:rsidP="00127BC7">
      <w:r w:rsidRPr="002C739C">
        <w:t xml:space="preserve">We also </w:t>
      </w:r>
      <w:r w:rsidR="00830FDC" w:rsidRPr="002C739C">
        <w:t>ask</w:t>
      </w:r>
      <w:r w:rsidR="00DF1047" w:rsidRPr="002C739C">
        <w:t xml:space="preserve"> for</w:t>
      </w:r>
      <w:r w:rsidR="00830FDC" w:rsidRPr="002C739C">
        <w:t xml:space="preserve"> your </w:t>
      </w:r>
      <w:r w:rsidR="00BA2D98" w:rsidRPr="002C739C">
        <w:t xml:space="preserve">continued </w:t>
      </w:r>
      <w:r w:rsidR="00830FDC" w:rsidRPr="002C739C">
        <w:t xml:space="preserve">partnership in educating patients about the importance of breast density and </w:t>
      </w:r>
      <w:r w:rsidR="00BA2D98" w:rsidRPr="002C739C">
        <w:t xml:space="preserve">its relation to breast </w:t>
      </w:r>
      <w:r w:rsidR="00DF1047" w:rsidRPr="002C739C">
        <w:t>cancer risk.</w:t>
      </w:r>
      <w:r w:rsidRPr="002C739C">
        <w:t xml:space="preserve"> </w:t>
      </w:r>
      <w:r w:rsidR="00DF1047" w:rsidRPr="002C739C">
        <w:t xml:space="preserve">We have </w:t>
      </w:r>
      <w:r w:rsidR="00BA2D98" w:rsidRPr="002C739C">
        <w:t xml:space="preserve">included a </w:t>
      </w:r>
      <w:r w:rsidR="00DF1047" w:rsidRPr="002C739C">
        <w:t xml:space="preserve">physician pocket card </w:t>
      </w:r>
      <w:r w:rsidR="00BA2D98" w:rsidRPr="002C739C">
        <w:t>and</w:t>
      </w:r>
      <w:r w:rsidR="00DF1047" w:rsidRPr="002C739C">
        <w:t xml:space="preserve"> a patient brochure </w:t>
      </w:r>
      <w:r w:rsidR="00010B15" w:rsidRPr="002C739C">
        <w:t xml:space="preserve">for your </w:t>
      </w:r>
      <w:r w:rsidR="00AB193C" w:rsidRPr="002C739C">
        <w:t>use</w:t>
      </w:r>
      <w:r w:rsidR="00FB32B9" w:rsidRPr="002C739C">
        <w:t xml:space="preserve">. </w:t>
      </w:r>
      <w:r w:rsidR="002923E3">
        <w:t>The pocket card is a</w:t>
      </w:r>
      <w:r w:rsidR="001E700C">
        <w:t>n</w:t>
      </w:r>
      <w:r w:rsidR="002923E3">
        <w:t xml:space="preserve"> </w:t>
      </w:r>
      <w:r w:rsidR="001E700C">
        <w:t>illustrative</w:t>
      </w:r>
      <w:r w:rsidR="002923E3">
        <w:t xml:space="preserve"> teaching tool as it </w:t>
      </w:r>
      <w:r w:rsidR="00F136A9">
        <w:t>demonstrates</w:t>
      </w:r>
      <w:r w:rsidR="002923E3">
        <w:t xml:space="preserve"> a </w:t>
      </w:r>
      <w:r w:rsidR="00F136A9">
        <w:t xml:space="preserve">white </w:t>
      </w:r>
      <w:r w:rsidR="002923E3">
        <w:t xml:space="preserve">star that becomes harder to find </w:t>
      </w:r>
      <w:r w:rsidR="00337B31">
        <w:t xml:space="preserve">when it is shown in the c and d density images.  </w:t>
      </w:r>
    </w:p>
    <w:p w14:paraId="30437B9A" w14:textId="77777777" w:rsidR="00337B31" w:rsidRDefault="00337B31" w:rsidP="00127BC7"/>
    <w:p w14:paraId="7DA12842" w14:textId="70CCFBF1" w:rsidR="00495F44" w:rsidRPr="002C739C" w:rsidRDefault="00FB32B9" w:rsidP="00127BC7">
      <w:r w:rsidRPr="002C739C">
        <w:t xml:space="preserve">We would be happy to supply your office with these materials to support patient </w:t>
      </w:r>
      <w:r w:rsidR="001B24AE" w:rsidRPr="002C739C">
        <w:t xml:space="preserve">breast care </w:t>
      </w:r>
      <w:r w:rsidR="001E369F">
        <w:t>discussions</w:t>
      </w:r>
      <w:r w:rsidRPr="002C739C">
        <w:t>.</w:t>
      </w:r>
      <w:r w:rsidR="00871A96" w:rsidRPr="002C739C">
        <w:t xml:space="preserve">  We also have posters and a website as additional educational tools.</w:t>
      </w:r>
    </w:p>
    <w:p w14:paraId="6DF9E841" w14:textId="358D1A5B" w:rsidR="00F32C96" w:rsidRPr="002C739C" w:rsidRDefault="00F32C96" w:rsidP="00127BC7"/>
    <w:p w14:paraId="0138F858" w14:textId="2E519FDA" w:rsidR="00AE1ACF" w:rsidRPr="002C739C" w:rsidRDefault="00AE1ACF" w:rsidP="00127BC7">
      <w:pPr>
        <w:rPr>
          <w:b/>
          <w:bCs/>
        </w:rPr>
      </w:pPr>
      <w:r w:rsidRPr="002C739C">
        <w:rPr>
          <w:b/>
          <w:bCs/>
        </w:rPr>
        <w:t>Supplemental screening</w:t>
      </w:r>
    </w:p>
    <w:p w14:paraId="562A0BAF" w14:textId="6C0DDBAE" w:rsidR="00AE1ACF" w:rsidRPr="002C739C" w:rsidRDefault="00AE1ACF" w:rsidP="00127BC7"/>
    <w:p w14:paraId="670F77E1" w14:textId="0945EC73" w:rsidR="006F30EB" w:rsidRPr="002C739C" w:rsidRDefault="00FD7ABD" w:rsidP="006F30EB">
      <w:r w:rsidRPr="002C739C">
        <w:t xml:space="preserve">Patients with </w:t>
      </w:r>
      <w:r w:rsidR="00BF3F89" w:rsidRPr="002C739C">
        <w:t>c</w:t>
      </w:r>
      <w:r w:rsidR="00C21136" w:rsidRPr="002C739C">
        <w:t xml:space="preserve"> and </w:t>
      </w:r>
      <w:r w:rsidR="00BF3F89" w:rsidRPr="002C739C">
        <w:t>d</w:t>
      </w:r>
      <w:r w:rsidR="00C21136" w:rsidRPr="002C739C">
        <w:t xml:space="preserve"> densities </w:t>
      </w:r>
      <w:r w:rsidRPr="002C739C">
        <w:t>may request more information about</w:t>
      </w:r>
      <w:r w:rsidR="00BF2BC9" w:rsidRPr="002C739C">
        <w:t xml:space="preserve"> </w:t>
      </w:r>
      <w:r w:rsidR="002C739C" w:rsidRPr="002C739C">
        <w:t>their</w:t>
      </w:r>
      <w:r w:rsidR="00BF2BC9" w:rsidRPr="002C739C">
        <w:t xml:space="preserve"> supplemental screening</w:t>
      </w:r>
      <w:r w:rsidR="002C739C" w:rsidRPr="002C739C">
        <w:t xml:space="preserve"> options</w:t>
      </w:r>
      <w:r w:rsidR="00C21136" w:rsidRPr="002C739C">
        <w:t>.</w:t>
      </w:r>
      <w:r w:rsidR="001F546D">
        <w:t xml:space="preserve"> </w:t>
      </w:r>
      <w:r w:rsidR="001F546D" w:rsidRPr="002C739C">
        <w:t>Supplemental screening has significant impact on finding more cancers earlier and reduces interval cancers.</w:t>
      </w:r>
      <w:r w:rsidR="001F546D" w:rsidRPr="002C739C">
        <w:rPr>
          <w:vertAlign w:val="superscript"/>
        </w:rPr>
        <w:t>2</w:t>
      </w:r>
      <w:r w:rsidR="001F546D">
        <w:rPr>
          <w:vertAlign w:val="superscript"/>
        </w:rPr>
        <w:t xml:space="preserve"> </w:t>
      </w:r>
      <w:r w:rsidR="00C21136" w:rsidRPr="002C739C">
        <w:t xml:space="preserve">Our center offers </w:t>
      </w:r>
      <w:r w:rsidR="001F546D">
        <w:t xml:space="preserve">whole </w:t>
      </w:r>
      <w:r w:rsidR="00D30329">
        <w:t>(</w:t>
      </w:r>
      <w:r w:rsidR="00D30329" w:rsidRPr="00D30329">
        <w:rPr>
          <w:color w:val="0070C0"/>
          <w:highlight w:val="yellow"/>
        </w:rPr>
        <w:t>list technologies)</w:t>
      </w:r>
      <w:r w:rsidR="00D30329" w:rsidRPr="00D30329">
        <w:rPr>
          <w:color w:val="0070C0"/>
        </w:rPr>
        <w:t xml:space="preserve"> </w:t>
      </w:r>
      <w:r w:rsidR="00F56C0A" w:rsidRPr="002C739C">
        <w:t>to further screen</w:t>
      </w:r>
      <w:r w:rsidR="00C21136" w:rsidRPr="002C739C">
        <w:t xml:space="preserve"> patients with dense breasts.</w:t>
      </w:r>
      <w:r w:rsidR="006F30EB" w:rsidRPr="002C739C">
        <w:t xml:space="preserve"> </w:t>
      </w:r>
      <w:r w:rsidR="00B9796B">
        <w:t xml:space="preserve">We </w:t>
      </w:r>
      <w:proofErr w:type="gramStart"/>
      <w:r w:rsidR="00B9796B">
        <w:t>have the ability to</w:t>
      </w:r>
      <w:proofErr w:type="gramEnd"/>
      <w:r w:rsidR="00B9796B">
        <w:t xml:space="preserve"> offer </w:t>
      </w:r>
      <w:r w:rsidR="00D30329">
        <w:t>(</w:t>
      </w:r>
      <w:r w:rsidR="00D30329" w:rsidRPr="00D30329">
        <w:rPr>
          <w:color w:val="0070C0"/>
          <w:highlight w:val="yellow"/>
        </w:rPr>
        <w:t>XXX</w:t>
      </w:r>
      <w:r w:rsidR="00D30329">
        <w:t>)</w:t>
      </w:r>
      <w:r w:rsidR="00B9796B">
        <w:t xml:space="preserve"> on the same day as the mammography appointment if the patient desires the exam</w:t>
      </w:r>
      <w:r w:rsidR="00291258">
        <w:t>.</w:t>
      </w:r>
      <w:r w:rsidR="00896031" w:rsidRPr="002C739C">
        <w:t xml:space="preserve"> </w:t>
      </w:r>
      <w:r w:rsidR="006F30EB" w:rsidRPr="002C739C">
        <w:t xml:space="preserve">We would </w:t>
      </w:r>
      <w:r w:rsidR="003A7876" w:rsidRPr="002C739C">
        <w:t xml:space="preserve">welcome the opportunity </w:t>
      </w:r>
      <w:r w:rsidR="006F30EB" w:rsidRPr="002C739C">
        <w:t xml:space="preserve">to work with your office to set up a smooth process for </w:t>
      </w:r>
      <w:r w:rsidR="0081188B" w:rsidRPr="002C739C">
        <w:t>creating</w:t>
      </w:r>
      <w:r w:rsidR="006F30EB" w:rsidRPr="002C739C">
        <w:t xml:space="preserve"> supplemental screening</w:t>
      </w:r>
      <w:r w:rsidR="00F56C0A" w:rsidRPr="002C739C">
        <w:t xml:space="preserve"> orders</w:t>
      </w:r>
      <w:r w:rsidR="006F30EB" w:rsidRPr="002C739C">
        <w:t xml:space="preserve"> for your patients.</w:t>
      </w:r>
    </w:p>
    <w:p w14:paraId="30249C92" w14:textId="6CCA6628" w:rsidR="00E514A1" w:rsidRDefault="00E514A1" w:rsidP="00127BC7"/>
    <w:p w14:paraId="2BBDFE93" w14:textId="063B1121" w:rsidR="006624D1" w:rsidRPr="006624D1" w:rsidRDefault="006624D1" w:rsidP="00127BC7">
      <w:pPr>
        <w:rPr>
          <w:b/>
          <w:bCs/>
        </w:rPr>
      </w:pPr>
      <w:r w:rsidRPr="006624D1">
        <w:rPr>
          <w:b/>
          <w:bCs/>
        </w:rPr>
        <w:t>Finding more cancers</w:t>
      </w:r>
    </w:p>
    <w:p w14:paraId="4980C9CC" w14:textId="77777777" w:rsidR="006624D1" w:rsidRPr="002C739C" w:rsidRDefault="006624D1" w:rsidP="00127BC7"/>
    <w:p w14:paraId="53B7B56A" w14:textId="230CCFC5" w:rsidR="00E514A1" w:rsidRPr="002C739C" w:rsidRDefault="00800A53" w:rsidP="00127BC7">
      <w:r w:rsidRPr="002C739C">
        <w:t>Thank you for your partnership in helping women achieve early detection of breast cancer. We believe th</w:t>
      </w:r>
      <w:r w:rsidR="008E6FC8" w:rsidRPr="002C739C">
        <w:t>e</w:t>
      </w:r>
      <w:r w:rsidRPr="002C739C">
        <w:t xml:space="preserve"> </w:t>
      </w:r>
      <w:r w:rsidR="002C739C" w:rsidRPr="002C739C">
        <w:t>new precis</w:t>
      </w:r>
      <w:r w:rsidR="00F33548">
        <w:t>e</w:t>
      </w:r>
      <w:r w:rsidR="002C739C" w:rsidRPr="002C739C">
        <w:t xml:space="preserve"> density measurement</w:t>
      </w:r>
      <w:r w:rsidR="00A9268F" w:rsidRPr="002C739C">
        <w:t xml:space="preserve"> is</w:t>
      </w:r>
      <w:r w:rsidR="00E514A1" w:rsidRPr="002C739C">
        <w:t xml:space="preserve"> a great </w:t>
      </w:r>
      <w:r w:rsidR="00A9268F" w:rsidRPr="002C739C">
        <w:t>advancement</w:t>
      </w:r>
      <w:r w:rsidR="00202922" w:rsidRPr="002C739C">
        <w:t xml:space="preserve"> in patient </w:t>
      </w:r>
      <w:r w:rsidR="002C739C" w:rsidRPr="002C739C">
        <w:t>care</w:t>
      </w:r>
      <w:r w:rsidR="00A9268F" w:rsidRPr="002C739C">
        <w:t xml:space="preserve">. </w:t>
      </w:r>
      <w:r w:rsidR="002C739C" w:rsidRPr="002C739C">
        <w:t xml:space="preserve">We remain committed to early detection of cancer </w:t>
      </w:r>
      <w:r w:rsidR="00F33548">
        <w:t>for</w:t>
      </w:r>
      <w:r w:rsidR="002C739C" w:rsidRPr="002C739C">
        <w:t xml:space="preserve"> </w:t>
      </w:r>
      <w:proofErr w:type="gramStart"/>
      <w:r w:rsidR="002C739C" w:rsidRPr="002C739C">
        <w:t>all of</w:t>
      </w:r>
      <w:proofErr w:type="gramEnd"/>
      <w:r w:rsidR="002C739C" w:rsidRPr="002C739C">
        <w:t xml:space="preserve"> our patients, and for women with dense breasts</w:t>
      </w:r>
      <w:r w:rsidR="00B94AE8">
        <w:t>,</w:t>
      </w:r>
      <w:r w:rsidR="002C739C" w:rsidRPr="002C739C">
        <w:t xml:space="preserve"> a more comprehensive assessment of their density.</w:t>
      </w:r>
    </w:p>
    <w:p w14:paraId="346CE932" w14:textId="513AED44" w:rsidR="00A9268F" w:rsidRPr="002C739C" w:rsidRDefault="00A9268F" w:rsidP="00127BC7"/>
    <w:p w14:paraId="5CAD3C31" w14:textId="1B73F650" w:rsidR="00A9268F" w:rsidRPr="002C739C" w:rsidRDefault="00A9268F" w:rsidP="00127BC7">
      <w:r w:rsidRPr="002C739C">
        <w:t>Best regards,</w:t>
      </w:r>
    </w:p>
    <w:p w14:paraId="4ABD2098" w14:textId="549856A3" w:rsidR="00A9268F" w:rsidRPr="002C739C" w:rsidRDefault="00A9268F" w:rsidP="00127BC7"/>
    <w:p w14:paraId="734088DF" w14:textId="0C5453DA" w:rsidR="00A9268F" w:rsidRPr="002C739C" w:rsidRDefault="00A9268F" w:rsidP="00127BC7">
      <w:pPr>
        <w:rPr>
          <w:highlight w:val="yellow"/>
        </w:rPr>
      </w:pPr>
      <w:r w:rsidRPr="002C739C">
        <w:rPr>
          <w:highlight w:val="yellow"/>
        </w:rPr>
        <w:t>Staff member name</w:t>
      </w:r>
    </w:p>
    <w:p w14:paraId="1A21902A" w14:textId="34ED403B" w:rsidR="00A9268F" w:rsidRPr="002C739C" w:rsidRDefault="00A9268F" w:rsidP="00127BC7">
      <w:pPr>
        <w:rPr>
          <w:highlight w:val="yellow"/>
        </w:rPr>
      </w:pPr>
      <w:r w:rsidRPr="002C739C">
        <w:rPr>
          <w:highlight w:val="yellow"/>
        </w:rPr>
        <w:t>Office location</w:t>
      </w:r>
    </w:p>
    <w:p w14:paraId="0CC5E0A4" w14:textId="1B179C2F" w:rsidR="00A9268F" w:rsidRPr="002C739C" w:rsidRDefault="00A9268F" w:rsidP="00127BC7">
      <w:pPr>
        <w:rPr>
          <w:highlight w:val="yellow"/>
        </w:rPr>
      </w:pPr>
      <w:r w:rsidRPr="002C739C">
        <w:rPr>
          <w:highlight w:val="yellow"/>
        </w:rPr>
        <w:t>Address</w:t>
      </w:r>
    </w:p>
    <w:p w14:paraId="36719091" w14:textId="564A6D77" w:rsidR="00A9268F" w:rsidRPr="002C739C" w:rsidRDefault="00A9268F" w:rsidP="00127BC7">
      <w:pPr>
        <w:rPr>
          <w:highlight w:val="yellow"/>
        </w:rPr>
      </w:pPr>
      <w:r w:rsidRPr="002C739C">
        <w:rPr>
          <w:highlight w:val="yellow"/>
        </w:rPr>
        <w:t>City, state, zip</w:t>
      </w:r>
    </w:p>
    <w:p w14:paraId="00565D5A" w14:textId="082E3908" w:rsidR="00A9268F" w:rsidRPr="002C739C" w:rsidRDefault="00A9268F" w:rsidP="00127BC7">
      <w:pPr>
        <w:rPr>
          <w:highlight w:val="yellow"/>
        </w:rPr>
      </w:pPr>
      <w:r w:rsidRPr="002C739C">
        <w:rPr>
          <w:highlight w:val="yellow"/>
        </w:rPr>
        <w:t>Email</w:t>
      </w:r>
    </w:p>
    <w:p w14:paraId="49AEDD61" w14:textId="397DA6D9" w:rsidR="00896031" w:rsidRDefault="00A9268F">
      <w:r w:rsidRPr="002C739C">
        <w:rPr>
          <w:highlight w:val="yellow"/>
        </w:rPr>
        <w:t>cell</w:t>
      </w:r>
    </w:p>
    <w:p w14:paraId="3152AAE1" w14:textId="77777777" w:rsidR="00495F44" w:rsidRPr="002C739C" w:rsidRDefault="004C4EFD" w:rsidP="00CA5AB3">
      <w:pPr>
        <w:numPr>
          <w:ilvl w:val="0"/>
          <w:numId w:val="3"/>
        </w:numPr>
        <w:rPr>
          <w:sz w:val="16"/>
          <w:szCs w:val="16"/>
        </w:rPr>
      </w:pPr>
      <w:hyperlink r:id="rId5" w:anchor=":~:text=The%20breasts%20are%20almost%20entirely,about%2010%25%20of%20women" w:history="1">
        <w:r w:rsidR="00435D0A" w:rsidRPr="002C739C">
          <w:rPr>
            <w:rStyle w:val="Hyperlink"/>
            <w:sz w:val="16"/>
            <w:szCs w:val="16"/>
          </w:rPr>
          <w:t>https://www.cdc.gov/cancer/breast/basic_info/dense-breasts.htm#:~:text=The%20breasts%20are%20almost%20entirely,about%2010%25%20of%20women</w:t>
        </w:r>
      </w:hyperlink>
      <w:r w:rsidR="00435D0A" w:rsidRPr="002C739C">
        <w:rPr>
          <w:sz w:val="16"/>
          <w:szCs w:val="16"/>
        </w:rPr>
        <w:t xml:space="preserve">) </w:t>
      </w:r>
    </w:p>
    <w:p w14:paraId="5C9EFC20" w14:textId="5ACB660F" w:rsidR="00896031" w:rsidRDefault="00495F44" w:rsidP="00CA5AB3">
      <w:pPr>
        <w:numPr>
          <w:ilvl w:val="0"/>
          <w:numId w:val="3"/>
        </w:numPr>
        <w:rPr>
          <w:sz w:val="16"/>
          <w:szCs w:val="16"/>
        </w:rPr>
      </w:pPr>
      <w:r w:rsidRPr="002C739C">
        <w:rPr>
          <w:sz w:val="16"/>
          <w:szCs w:val="16"/>
        </w:rPr>
        <w:t xml:space="preserve"> </w:t>
      </w:r>
      <w:r w:rsidRPr="002C739C">
        <w:rPr>
          <w:sz w:val="16"/>
          <w:szCs w:val="16"/>
        </w:rPr>
        <w:fldChar w:fldCharType="begin"/>
      </w:r>
      <w:ins w:id="0" w:author="MaryAnne Molter" w:date="2022-09-16T08:34:00Z">
        <w:r w:rsidRPr="002C739C">
          <w:rPr>
            <w:sz w:val="16"/>
            <w:szCs w:val="16"/>
          </w:rPr>
          <w:instrText xml:space="preserve"> HYPERLINK "</w:instrText>
        </w:r>
      </w:ins>
      <w:r w:rsidRPr="002C739C">
        <w:rPr>
          <w:sz w:val="16"/>
          <w:szCs w:val="16"/>
        </w:rPr>
        <w:instrText>https://densebreast-info.org/screening-technologies/cancer-detection-by-screening-method/</w:instrText>
      </w:r>
      <w:ins w:id="1" w:author="MaryAnne Molter" w:date="2022-09-16T08:34:00Z">
        <w:r w:rsidRPr="002C739C">
          <w:rPr>
            <w:sz w:val="16"/>
            <w:szCs w:val="16"/>
          </w:rPr>
          <w:instrText xml:space="preserve">" </w:instrText>
        </w:r>
      </w:ins>
      <w:r w:rsidRPr="002C739C">
        <w:rPr>
          <w:sz w:val="16"/>
          <w:szCs w:val="16"/>
        </w:rPr>
        <w:fldChar w:fldCharType="separate"/>
      </w:r>
      <w:r w:rsidRPr="002C739C">
        <w:rPr>
          <w:rStyle w:val="Hyperlink"/>
          <w:sz w:val="16"/>
          <w:szCs w:val="16"/>
        </w:rPr>
        <w:t>https://densebreast-info.org/screening-technologies/cancer-detection-by-screening-method/</w:t>
      </w:r>
      <w:r w:rsidRPr="002C739C">
        <w:rPr>
          <w:sz w:val="16"/>
          <w:szCs w:val="16"/>
        </w:rPr>
        <w:fldChar w:fldCharType="end"/>
      </w:r>
      <w:r w:rsidR="00CA5AB3" w:rsidRPr="002C739C">
        <w:rPr>
          <w:sz w:val="16"/>
          <w:szCs w:val="16"/>
        </w:rPr>
        <w:t xml:space="preserve"> </w:t>
      </w:r>
    </w:p>
    <w:p w14:paraId="48172484" w14:textId="3AE0B857" w:rsidR="00393DD9" w:rsidRDefault="00393DD9" w:rsidP="00393DD9">
      <w:pPr>
        <w:rPr>
          <w:sz w:val="16"/>
          <w:szCs w:val="16"/>
        </w:rPr>
      </w:pPr>
    </w:p>
    <w:p w14:paraId="5A0CBA05" w14:textId="3549388B" w:rsidR="00393DD9" w:rsidRDefault="00393DD9" w:rsidP="00393DD9">
      <w:pPr>
        <w:rPr>
          <w:sz w:val="16"/>
          <w:szCs w:val="16"/>
        </w:rPr>
      </w:pPr>
    </w:p>
    <w:p w14:paraId="550B0775" w14:textId="232A00FA" w:rsidR="00393DD9" w:rsidRDefault="00393DD9" w:rsidP="00393DD9">
      <w:pPr>
        <w:rPr>
          <w:sz w:val="16"/>
          <w:szCs w:val="16"/>
        </w:rPr>
      </w:pPr>
    </w:p>
    <w:p w14:paraId="1D7438C2" w14:textId="0EB23E53" w:rsidR="00393DD9" w:rsidRDefault="00393DD9" w:rsidP="00393DD9">
      <w:pPr>
        <w:rPr>
          <w:sz w:val="16"/>
          <w:szCs w:val="16"/>
        </w:rPr>
      </w:pPr>
    </w:p>
    <w:p w14:paraId="670DB371" w14:textId="13A9E639" w:rsidR="00393DD9" w:rsidRDefault="00393DD9" w:rsidP="00393DD9">
      <w:pPr>
        <w:rPr>
          <w:sz w:val="16"/>
          <w:szCs w:val="16"/>
        </w:rPr>
      </w:pPr>
    </w:p>
    <w:p w14:paraId="77F1C8F5" w14:textId="11B75E4F" w:rsidR="00393DD9" w:rsidRDefault="00393DD9" w:rsidP="00393DD9">
      <w:pPr>
        <w:rPr>
          <w:sz w:val="16"/>
          <w:szCs w:val="16"/>
        </w:rPr>
      </w:pPr>
    </w:p>
    <w:p w14:paraId="42A9C78E" w14:textId="065957AC" w:rsidR="00393DD9" w:rsidRDefault="00393DD9" w:rsidP="00393DD9">
      <w:pPr>
        <w:rPr>
          <w:sz w:val="16"/>
          <w:szCs w:val="16"/>
        </w:rPr>
      </w:pPr>
    </w:p>
    <w:p w14:paraId="2C852718" w14:textId="0B3993BF" w:rsidR="00393DD9" w:rsidRDefault="00393DD9" w:rsidP="00393DD9">
      <w:pPr>
        <w:rPr>
          <w:sz w:val="16"/>
          <w:szCs w:val="16"/>
        </w:rPr>
      </w:pPr>
    </w:p>
    <w:p w14:paraId="3AE5B990" w14:textId="1A0CA57A" w:rsidR="00393DD9" w:rsidRDefault="00393DD9" w:rsidP="00393DD9">
      <w:pPr>
        <w:rPr>
          <w:sz w:val="16"/>
          <w:szCs w:val="16"/>
        </w:rPr>
      </w:pPr>
    </w:p>
    <w:p w14:paraId="7234FCD4" w14:textId="75D4441A" w:rsidR="00393DD9" w:rsidRDefault="00393DD9" w:rsidP="00393DD9">
      <w:pPr>
        <w:rPr>
          <w:sz w:val="16"/>
          <w:szCs w:val="16"/>
        </w:rPr>
      </w:pPr>
    </w:p>
    <w:p w14:paraId="6B4599A5" w14:textId="6824470D" w:rsidR="00393DD9" w:rsidRDefault="00393DD9" w:rsidP="00393DD9">
      <w:pPr>
        <w:rPr>
          <w:sz w:val="16"/>
          <w:szCs w:val="16"/>
        </w:rPr>
      </w:pPr>
    </w:p>
    <w:p w14:paraId="52C69E28" w14:textId="28AE359B" w:rsidR="00393DD9" w:rsidRDefault="00393DD9" w:rsidP="00393DD9">
      <w:pPr>
        <w:rPr>
          <w:sz w:val="16"/>
          <w:szCs w:val="16"/>
        </w:rPr>
      </w:pPr>
    </w:p>
    <w:p w14:paraId="3E4B4351" w14:textId="68624341" w:rsidR="00393DD9" w:rsidRDefault="00393DD9" w:rsidP="00393DD9">
      <w:pPr>
        <w:rPr>
          <w:sz w:val="16"/>
          <w:szCs w:val="16"/>
        </w:rPr>
      </w:pPr>
    </w:p>
    <w:p w14:paraId="1CBB03BC" w14:textId="4D8B0515" w:rsidR="00393DD9" w:rsidRDefault="00393DD9" w:rsidP="00393DD9">
      <w:pPr>
        <w:rPr>
          <w:sz w:val="16"/>
          <w:szCs w:val="16"/>
        </w:rPr>
      </w:pPr>
    </w:p>
    <w:p w14:paraId="694EE2E6" w14:textId="12637D74" w:rsidR="00393DD9" w:rsidRDefault="00393DD9" w:rsidP="00393DD9">
      <w:pPr>
        <w:rPr>
          <w:sz w:val="16"/>
          <w:szCs w:val="16"/>
        </w:rPr>
      </w:pPr>
    </w:p>
    <w:p w14:paraId="0DD09433" w14:textId="15D21FD4" w:rsidR="00393DD9" w:rsidRDefault="00393DD9" w:rsidP="00393DD9">
      <w:pPr>
        <w:rPr>
          <w:sz w:val="16"/>
          <w:szCs w:val="16"/>
        </w:rPr>
      </w:pPr>
    </w:p>
    <w:p w14:paraId="391BBD71" w14:textId="783F5F14" w:rsidR="00393DD9" w:rsidRDefault="00393DD9" w:rsidP="00393DD9">
      <w:pPr>
        <w:rPr>
          <w:sz w:val="16"/>
          <w:szCs w:val="16"/>
        </w:rPr>
      </w:pPr>
    </w:p>
    <w:p w14:paraId="322F89F6" w14:textId="64CC7A68" w:rsidR="00393DD9" w:rsidRDefault="00393DD9" w:rsidP="00393DD9">
      <w:pPr>
        <w:rPr>
          <w:sz w:val="16"/>
          <w:szCs w:val="16"/>
        </w:rPr>
      </w:pPr>
    </w:p>
    <w:p w14:paraId="1380D208" w14:textId="5006461C" w:rsidR="00393DD9" w:rsidRDefault="00393DD9" w:rsidP="00393DD9">
      <w:pPr>
        <w:rPr>
          <w:sz w:val="16"/>
          <w:szCs w:val="16"/>
        </w:rPr>
      </w:pPr>
    </w:p>
    <w:p w14:paraId="1BBC8BC5" w14:textId="2B4AD81D" w:rsidR="00393DD9" w:rsidRDefault="00393DD9" w:rsidP="00393DD9">
      <w:pPr>
        <w:rPr>
          <w:sz w:val="16"/>
          <w:szCs w:val="16"/>
        </w:rPr>
      </w:pPr>
    </w:p>
    <w:p w14:paraId="71519850" w14:textId="624D35B6" w:rsidR="00393DD9" w:rsidRDefault="00393DD9" w:rsidP="00393DD9">
      <w:pPr>
        <w:rPr>
          <w:sz w:val="16"/>
          <w:szCs w:val="16"/>
        </w:rPr>
      </w:pPr>
    </w:p>
    <w:p w14:paraId="471282AD" w14:textId="2C2BEE7B" w:rsidR="00393DD9" w:rsidRDefault="00393DD9" w:rsidP="00393DD9">
      <w:pPr>
        <w:rPr>
          <w:sz w:val="16"/>
          <w:szCs w:val="16"/>
        </w:rPr>
      </w:pPr>
    </w:p>
    <w:p w14:paraId="2C68B109" w14:textId="475C83A1" w:rsidR="00393DD9" w:rsidRDefault="00393DD9" w:rsidP="00393DD9">
      <w:pPr>
        <w:rPr>
          <w:sz w:val="16"/>
          <w:szCs w:val="16"/>
        </w:rPr>
      </w:pPr>
    </w:p>
    <w:p w14:paraId="43329DC4" w14:textId="07DB3FB9" w:rsidR="00393DD9" w:rsidRDefault="00393DD9" w:rsidP="00393DD9">
      <w:pPr>
        <w:rPr>
          <w:sz w:val="16"/>
          <w:szCs w:val="16"/>
        </w:rPr>
      </w:pPr>
    </w:p>
    <w:p w14:paraId="012855AE" w14:textId="036BB3E7" w:rsidR="00393DD9" w:rsidRDefault="00393DD9" w:rsidP="00393DD9">
      <w:pPr>
        <w:rPr>
          <w:sz w:val="16"/>
          <w:szCs w:val="16"/>
        </w:rPr>
      </w:pPr>
    </w:p>
    <w:p w14:paraId="55E16788" w14:textId="434D9DBD" w:rsidR="00393DD9" w:rsidRDefault="00393DD9" w:rsidP="00393DD9">
      <w:pPr>
        <w:rPr>
          <w:sz w:val="16"/>
          <w:szCs w:val="16"/>
        </w:rPr>
      </w:pPr>
    </w:p>
    <w:p w14:paraId="13A92146" w14:textId="5A6E2417" w:rsidR="00393DD9" w:rsidRDefault="00393DD9" w:rsidP="00393DD9">
      <w:pPr>
        <w:rPr>
          <w:sz w:val="16"/>
          <w:szCs w:val="16"/>
        </w:rPr>
      </w:pPr>
    </w:p>
    <w:p w14:paraId="4E6B5FE5" w14:textId="084AB05B" w:rsidR="00393DD9" w:rsidRDefault="00393DD9" w:rsidP="00393DD9">
      <w:pPr>
        <w:rPr>
          <w:sz w:val="16"/>
          <w:szCs w:val="16"/>
        </w:rPr>
      </w:pPr>
    </w:p>
    <w:p w14:paraId="345C5692" w14:textId="5571EBC4" w:rsidR="00393DD9" w:rsidRDefault="00393DD9" w:rsidP="00393DD9">
      <w:pPr>
        <w:rPr>
          <w:sz w:val="16"/>
          <w:szCs w:val="16"/>
        </w:rPr>
      </w:pPr>
    </w:p>
    <w:p w14:paraId="0E6E980C" w14:textId="43CBAFAB" w:rsidR="00393DD9" w:rsidRDefault="00393DD9" w:rsidP="00393DD9">
      <w:pPr>
        <w:rPr>
          <w:sz w:val="16"/>
          <w:szCs w:val="16"/>
        </w:rPr>
      </w:pPr>
    </w:p>
    <w:p w14:paraId="781F0C82" w14:textId="5A2FCBD0" w:rsidR="00393DD9" w:rsidRDefault="00393DD9" w:rsidP="00393DD9">
      <w:pPr>
        <w:rPr>
          <w:sz w:val="16"/>
          <w:szCs w:val="16"/>
        </w:rPr>
      </w:pPr>
    </w:p>
    <w:p w14:paraId="76AADCAD" w14:textId="13E0CB31" w:rsidR="00393DD9" w:rsidRDefault="00393DD9" w:rsidP="00393DD9">
      <w:pPr>
        <w:rPr>
          <w:sz w:val="16"/>
          <w:szCs w:val="16"/>
        </w:rPr>
      </w:pPr>
    </w:p>
    <w:p w14:paraId="31DFD179" w14:textId="7273CB0C" w:rsidR="00393DD9" w:rsidRDefault="00393DD9" w:rsidP="00393DD9">
      <w:pPr>
        <w:rPr>
          <w:sz w:val="16"/>
          <w:szCs w:val="16"/>
        </w:rPr>
      </w:pPr>
    </w:p>
    <w:p w14:paraId="5F417F1F" w14:textId="6EB6BA86" w:rsidR="00393DD9" w:rsidRDefault="00393DD9" w:rsidP="00393DD9">
      <w:pPr>
        <w:rPr>
          <w:sz w:val="16"/>
          <w:szCs w:val="16"/>
        </w:rPr>
      </w:pPr>
    </w:p>
    <w:p w14:paraId="731EA6F4" w14:textId="79F7DDA4" w:rsidR="00393DD9" w:rsidRDefault="00393DD9" w:rsidP="00393DD9">
      <w:pPr>
        <w:rPr>
          <w:sz w:val="16"/>
          <w:szCs w:val="16"/>
        </w:rPr>
      </w:pPr>
    </w:p>
    <w:p w14:paraId="34FED849" w14:textId="2FBC3E2A" w:rsidR="00393DD9" w:rsidRDefault="00393DD9" w:rsidP="00393DD9">
      <w:pPr>
        <w:rPr>
          <w:sz w:val="16"/>
          <w:szCs w:val="16"/>
        </w:rPr>
      </w:pPr>
    </w:p>
    <w:p w14:paraId="21D4DC0B" w14:textId="3987BD09" w:rsidR="00393DD9" w:rsidRDefault="00393DD9" w:rsidP="00393DD9">
      <w:pPr>
        <w:rPr>
          <w:sz w:val="16"/>
          <w:szCs w:val="16"/>
        </w:rPr>
      </w:pPr>
    </w:p>
    <w:p w14:paraId="276BD751" w14:textId="6F2FF81E" w:rsidR="004C4EFD" w:rsidRDefault="004C4EFD" w:rsidP="00393DD9">
      <w:pPr>
        <w:rPr>
          <w:sz w:val="16"/>
          <w:szCs w:val="16"/>
        </w:rPr>
      </w:pPr>
    </w:p>
    <w:p w14:paraId="1E4E91DC" w14:textId="473E5B3F" w:rsidR="004C4EFD" w:rsidRDefault="004C4EFD" w:rsidP="00393DD9">
      <w:pPr>
        <w:rPr>
          <w:sz w:val="16"/>
          <w:szCs w:val="16"/>
        </w:rPr>
      </w:pPr>
    </w:p>
    <w:p w14:paraId="3E3F4DD0" w14:textId="1D98FACF" w:rsidR="004C4EFD" w:rsidRDefault="004C4EFD" w:rsidP="00393DD9">
      <w:pPr>
        <w:rPr>
          <w:sz w:val="16"/>
          <w:szCs w:val="16"/>
        </w:rPr>
      </w:pPr>
    </w:p>
    <w:p w14:paraId="10DA8D4D" w14:textId="2B6B7BFF" w:rsidR="004C4EFD" w:rsidRDefault="004C4EFD" w:rsidP="00393DD9">
      <w:pPr>
        <w:rPr>
          <w:sz w:val="16"/>
          <w:szCs w:val="16"/>
        </w:rPr>
      </w:pPr>
    </w:p>
    <w:p w14:paraId="5580A1E1" w14:textId="42CF1013" w:rsidR="004C4EFD" w:rsidRDefault="004C4EFD" w:rsidP="00393DD9">
      <w:pPr>
        <w:rPr>
          <w:sz w:val="16"/>
          <w:szCs w:val="16"/>
        </w:rPr>
      </w:pPr>
    </w:p>
    <w:p w14:paraId="1CA892DA" w14:textId="0A1688E5" w:rsidR="004C4EFD" w:rsidRDefault="004C4EFD" w:rsidP="00393DD9">
      <w:pPr>
        <w:rPr>
          <w:sz w:val="16"/>
          <w:szCs w:val="16"/>
        </w:rPr>
      </w:pPr>
    </w:p>
    <w:p w14:paraId="1D8E688C" w14:textId="7B4D94E7" w:rsidR="004C4EFD" w:rsidRDefault="004C4EFD" w:rsidP="00393DD9">
      <w:pPr>
        <w:rPr>
          <w:sz w:val="16"/>
          <w:szCs w:val="16"/>
        </w:rPr>
      </w:pPr>
    </w:p>
    <w:p w14:paraId="6A565E26" w14:textId="0E66B7F1" w:rsidR="004C4EFD" w:rsidRDefault="004C4EFD" w:rsidP="00393DD9">
      <w:pPr>
        <w:rPr>
          <w:sz w:val="16"/>
          <w:szCs w:val="16"/>
        </w:rPr>
      </w:pPr>
    </w:p>
    <w:p w14:paraId="15AB4DC1" w14:textId="67D2973D" w:rsidR="004C4EFD" w:rsidRDefault="004C4EFD" w:rsidP="00393DD9">
      <w:pPr>
        <w:rPr>
          <w:sz w:val="16"/>
          <w:szCs w:val="16"/>
        </w:rPr>
      </w:pPr>
    </w:p>
    <w:p w14:paraId="1500ECDC" w14:textId="5F8B6466" w:rsidR="004C4EFD" w:rsidRDefault="004C4EFD" w:rsidP="00393DD9">
      <w:pPr>
        <w:rPr>
          <w:sz w:val="16"/>
          <w:szCs w:val="16"/>
        </w:rPr>
      </w:pPr>
    </w:p>
    <w:p w14:paraId="01978AE7" w14:textId="2DB87E56" w:rsidR="004C4EFD" w:rsidRDefault="004C4EFD" w:rsidP="00393DD9">
      <w:pPr>
        <w:rPr>
          <w:sz w:val="16"/>
          <w:szCs w:val="16"/>
        </w:rPr>
      </w:pPr>
    </w:p>
    <w:p w14:paraId="19D3687C" w14:textId="5E5C27B6" w:rsidR="004C4EFD" w:rsidRDefault="004C4EFD" w:rsidP="00393DD9">
      <w:pPr>
        <w:rPr>
          <w:sz w:val="16"/>
          <w:szCs w:val="16"/>
        </w:rPr>
      </w:pPr>
    </w:p>
    <w:p w14:paraId="106C5E54" w14:textId="286B7936" w:rsidR="004C4EFD" w:rsidRDefault="004C4EFD" w:rsidP="00393DD9">
      <w:pPr>
        <w:rPr>
          <w:sz w:val="16"/>
          <w:szCs w:val="16"/>
        </w:rPr>
      </w:pPr>
    </w:p>
    <w:p w14:paraId="14D750A6" w14:textId="77777777" w:rsidR="004C4EFD" w:rsidRDefault="004C4EFD" w:rsidP="00393DD9">
      <w:pPr>
        <w:rPr>
          <w:sz w:val="16"/>
          <w:szCs w:val="16"/>
        </w:rPr>
      </w:pPr>
    </w:p>
    <w:p w14:paraId="6F8A516A" w14:textId="28623ABB" w:rsidR="00393DD9" w:rsidRDefault="00393DD9" w:rsidP="00393DD9">
      <w:pPr>
        <w:rPr>
          <w:sz w:val="16"/>
          <w:szCs w:val="16"/>
        </w:rPr>
      </w:pPr>
    </w:p>
    <w:p w14:paraId="5B73EF13" w14:textId="501AE28C" w:rsidR="00393DD9" w:rsidRPr="002C739C" w:rsidRDefault="00393DD9" w:rsidP="00393DD9">
      <w:pPr>
        <w:rPr>
          <w:sz w:val="16"/>
          <w:szCs w:val="16"/>
        </w:rPr>
      </w:pPr>
      <w:r>
        <w:rPr>
          <w:sz w:val="16"/>
          <w:szCs w:val="16"/>
        </w:rPr>
        <w:t>MKT</w:t>
      </w:r>
      <w:r w:rsidR="004C4EFD">
        <w:rPr>
          <w:sz w:val="16"/>
          <w:szCs w:val="16"/>
        </w:rPr>
        <w:t>7506</w:t>
      </w:r>
    </w:p>
    <w:sectPr w:rsidR="00393DD9" w:rsidRPr="002C7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B52F1"/>
    <w:multiLevelType w:val="hybridMultilevel"/>
    <w:tmpl w:val="5F468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65450"/>
    <w:multiLevelType w:val="hybridMultilevel"/>
    <w:tmpl w:val="167A95FC"/>
    <w:lvl w:ilvl="0" w:tplc="CA5A9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0640B"/>
    <w:multiLevelType w:val="hybridMultilevel"/>
    <w:tmpl w:val="76144186"/>
    <w:lvl w:ilvl="0" w:tplc="37E0FC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765C44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2DAC7F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D4C09C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8102FC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59CEDE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7CB817F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F4AED3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ECCD6F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016467084">
    <w:abstractNumId w:val="0"/>
  </w:num>
  <w:num w:numId="2" w16cid:durableId="1647277449">
    <w:abstractNumId w:val="1"/>
  </w:num>
  <w:num w:numId="3" w16cid:durableId="143308704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yAnne Molter">
    <w15:presenceInfo w15:providerId="AD" w15:userId="S::MaryAnne.Molter@volparahealth.com::7216c264-8366-4b14-bb83-5ae8e66f65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BC7"/>
    <w:rsid w:val="000027A1"/>
    <w:rsid w:val="00010B15"/>
    <w:rsid w:val="000235EF"/>
    <w:rsid w:val="0004425E"/>
    <w:rsid w:val="000552E0"/>
    <w:rsid w:val="00091E43"/>
    <w:rsid w:val="00093E4D"/>
    <w:rsid w:val="000B20F9"/>
    <w:rsid w:val="000C648B"/>
    <w:rsid w:val="000E0108"/>
    <w:rsid w:val="00126437"/>
    <w:rsid w:val="00127BC7"/>
    <w:rsid w:val="001431C8"/>
    <w:rsid w:val="00164211"/>
    <w:rsid w:val="001739D7"/>
    <w:rsid w:val="0018205D"/>
    <w:rsid w:val="001B113C"/>
    <w:rsid w:val="001B24AE"/>
    <w:rsid w:val="001B53FA"/>
    <w:rsid w:val="001C7AD6"/>
    <w:rsid w:val="001E0E87"/>
    <w:rsid w:val="001E369F"/>
    <w:rsid w:val="001E700C"/>
    <w:rsid w:val="001F546D"/>
    <w:rsid w:val="00202922"/>
    <w:rsid w:val="00221B40"/>
    <w:rsid w:val="0025581A"/>
    <w:rsid w:val="00263A23"/>
    <w:rsid w:val="0027091B"/>
    <w:rsid w:val="00277D20"/>
    <w:rsid w:val="0028120A"/>
    <w:rsid w:val="0028422F"/>
    <w:rsid w:val="0028769C"/>
    <w:rsid w:val="00291258"/>
    <w:rsid w:val="002923E3"/>
    <w:rsid w:val="002C739C"/>
    <w:rsid w:val="0030582D"/>
    <w:rsid w:val="00313EEE"/>
    <w:rsid w:val="00337B31"/>
    <w:rsid w:val="00366EED"/>
    <w:rsid w:val="003864FD"/>
    <w:rsid w:val="00387FD4"/>
    <w:rsid w:val="00393DD9"/>
    <w:rsid w:val="003A4F58"/>
    <w:rsid w:val="003A7876"/>
    <w:rsid w:val="003B2F27"/>
    <w:rsid w:val="00410AA5"/>
    <w:rsid w:val="00413FC5"/>
    <w:rsid w:val="00417ACB"/>
    <w:rsid w:val="00435D0A"/>
    <w:rsid w:val="00491B69"/>
    <w:rsid w:val="00495F44"/>
    <w:rsid w:val="004A1201"/>
    <w:rsid w:val="004A3AE9"/>
    <w:rsid w:val="004C4EFD"/>
    <w:rsid w:val="004E405B"/>
    <w:rsid w:val="004F0655"/>
    <w:rsid w:val="00562965"/>
    <w:rsid w:val="005A2C4B"/>
    <w:rsid w:val="005E3E7E"/>
    <w:rsid w:val="005E4225"/>
    <w:rsid w:val="00631D25"/>
    <w:rsid w:val="00650F04"/>
    <w:rsid w:val="00654E70"/>
    <w:rsid w:val="006624D1"/>
    <w:rsid w:val="006A2E5C"/>
    <w:rsid w:val="006A4FD0"/>
    <w:rsid w:val="006A603A"/>
    <w:rsid w:val="006E661F"/>
    <w:rsid w:val="006F30EB"/>
    <w:rsid w:val="007304E6"/>
    <w:rsid w:val="00737A37"/>
    <w:rsid w:val="00763767"/>
    <w:rsid w:val="0076442F"/>
    <w:rsid w:val="00795976"/>
    <w:rsid w:val="007A1640"/>
    <w:rsid w:val="007E2A5A"/>
    <w:rsid w:val="00800A53"/>
    <w:rsid w:val="0081188B"/>
    <w:rsid w:val="00817E6A"/>
    <w:rsid w:val="00821337"/>
    <w:rsid w:val="00830FDC"/>
    <w:rsid w:val="00836200"/>
    <w:rsid w:val="008367F6"/>
    <w:rsid w:val="00871A96"/>
    <w:rsid w:val="00880B15"/>
    <w:rsid w:val="00896031"/>
    <w:rsid w:val="008B2434"/>
    <w:rsid w:val="008B288D"/>
    <w:rsid w:val="008C28B7"/>
    <w:rsid w:val="008C5493"/>
    <w:rsid w:val="008E6FC8"/>
    <w:rsid w:val="00920EF2"/>
    <w:rsid w:val="00924812"/>
    <w:rsid w:val="00933EA5"/>
    <w:rsid w:val="009A188A"/>
    <w:rsid w:val="009C0982"/>
    <w:rsid w:val="009F0C27"/>
    <w:rsid w:val="00A07B3F"/>
    <w:rsid w:val="00A2539B"/>
    <w:rsid w:val="00A25B70"/>
    <w:rsid w:val="00A42E87"/>
    <w:rsid w:val="00A50CFE"/>
    <w:rsid w:val="00A832AF"/>
    <w:rsid w:val="00A9268F"/>
    <w:rsid w:val="00A96994"/>
    <w:rsid w:val="00AB193C"/>
    <w:rsid w:val="00AB78ED"/>
    <w:rsid w:val="00AD0A74"/>
    <w:rsid w:val="00AD7C4B"/>
    <w:rsid w:val="00AE1ACF"/>
    <w:rsid w:val="00AE2CD1"/>
    <w:rsid w:val="00B94AE8"/>
    <w:rsid w:val="00B9796B"/>
    <w:rsid w:val="00BA2D98"/>
    <w:rsid w:val="00BB0E89"/>
    <w:rsid w:val="00BF2BC9"/>
    <w:rsid w:val="00BF3F89"/>
    <w:rsid w:val="00C21136"/>
    <w:rsid w:val="00C254A0"/>
    <w:rsid w:val="00C61AE9"/>
    <w:rsid w:val="00CA46DF"/>
    <w:rsid w:val="00CA5AB3"/>
    <w:rsid w:val="00CB6D1E"/>
    <w:rsid w:val="00CE0B08"/>
    <w:rsid w:val="00D1032F"/>
    <w:rsid w:val="00D30329"/>
    <w:rsid w:val="00D44546"/>
    <w:rsid w:val="00D613C0"/>
    <w:rsid w:val="00D6514E"/>
    <w:rsid w:val="00D81A8D"/>
    <w:rsid w:val="00DD067E"/>
    <w:rsid w:val="00DF1047"/>
    <w:rsid w:val="00E11DDA"/>
    <w:rsid w:val="00E152FC"/>
    <w:rsid w:val="00E3302A"/>
    <w:rsid w:val="00E514A1"/>
    <w:rsid w:val="00E64D37"/>
    <w:rsid w:val="00E96E76"/>
    <w:rsid w:val="00EB7B49"/>
    <w:rsid w:val="00EC6D22"/>
    <w:rsid w:val="00EC779A"/>
    <w:rsid w:val="00EF240F"/>
    <w:rsid w:val="00F136A9"/>
    <w:rsid w:val="00F23A68"/>
    <w:rsid w:val="00F32C96"/>
    <w:rsid w:val="00F33548"/>
    <w:rsid w:val="00F56C0A"/>
    <w:rsid w:val="00F719C1"/>
    <w:rsid w:val="00FA7844"/>
    <w:rsid w:val="00FB32B9"/>
    <w:rsid w:val="00FD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C6686"/>
  <w15:chartTrackingRefBased/>
  <w15:docId w15:val="{BE5C1F5E-3756-4B95-AEAD-D5110DA2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BC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E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5A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5A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64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hyperlink" Target="https://www.cdc.gov/cancer/breast/basic_info/dense-breasts.htm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662400EA0F3D4B89CB7DBC71703CB4" ma:contentTypeVersion="13" ma:contentTypeDescription="Create a new document." ma:contentTypeScope="" ma:versionID="6d505785c8b5b916dba6d48b7c4a5f3f">
  <xsd:schema xmlns:xsd="http://www.w3.org/2001/XMLSchema" xmlns:xs="http://www.w3.org/2001/XMLSchema" xmlns:p="http://schemas.microsoft.com/office/2006/metadata/properties" xmlns:ns2="021e9a49-5f7f-4a61-b0b4-d56b12079dcb" xmlns:ns3="572b6c68-3aad-419c-a822-f0e18244cdda" xmlns:ns4="44dbcaef-202f-4854-b324-a0cfdf88a704" targetNamespace="http://schemas.microsoft.com/office/2006/metadata/properties" ma:root="true" ma:fieldsID="97573fbfce40fc5597fe5ea0b5234257" ns2:_="" ns3:_="" ns4:_="">
    <xsd:import namespace="021e9a49-5f7f-4a61-b0b4-d56b12079dcb"/>
    <xsd:import namespace="572b6c68-3aad-419c-a822-f0e18244cdda"/>
    <xsd:import namespace="44dbcaef-202f-4854-b324-a0cfdf88a7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4:p13cc94e454a4cfe9a38251cf85aecd7" minOccurs="0"/>
                <xsd:element ref="ns4:TaxCatchAll" minOccurs="0"/>
                <xsd:element ref="ns4:TaxCatchAllLabe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1e9a49-5f7f-4a61-b0b4-d56b12079d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e2a7ffd-898c-40d6-b46f-b360de4210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b6c68-3aad-419c-a822-f0e18244cdd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bcaef-202f-4854-b324-a0cfdf88a704" elementFormDefault="qualified">
    <xsd:import namespace="http://schemas.microsoft.com/office/2006/documentManagement/types"/>
    <xsd:import namespace="http://schemas.microsoft.com/office/infopath/2007/PartnerControls"/>
    <xsd:element name="p13cc94e454a4cfe9a38251cf85aecd7" ma:index="18" nillable="true" ma:taxonomy="true" ma:internalName="p13cc94e454a4cfe9a38251cf85aecd7" ma:taxonomyFieldName="ISO_x0020_Tag" ma:displayName="ISO Tag" ma:default="" ma:fieldId="{913cc94e-454a-4cfe-9a38-251cf85aecd7}" ma:sspId="de2a7ffd-898c-40d6-b46f-b360de421003" ma:termSetId="52ceb387-309a-42ad-8e25-af2e349e8a0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9" nillable="true" ma:displayName="Taxonomy Catch All Column" ma:hidden="true" ma:list="{329929cf-7c99-4078-afea-f19d4b5508e4}" ma:internalName="TaxCatchAll" ma:showField="CatchAllData" ma:web="572b6c68-3aad-419c-a822-f0e18244c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hidden="true" ma:list="{329929cf-7c99-4078-afea-f19d4b5508e4}" ma:internalName="TaxCatchAllLabel" ma:readOnly="true" ma:showField="CatchAllDataLabel" ma:web="572b6c68-3aad-419c-a822-f0e18244c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13cc94e454a4cfe9a38251cf85aecd7 xmlns="44dbcaef-202f-4854-b324-a0cfdf88a704">
      <Terms xmlns="http://schemas.microsoft.com/office/infopath/2007/PartnerControls"/>
    </p13cc94e454a4cfe9a38251cf85aecd7>
    <TaxCatchAll xmlns="44dbcaef-202f-4854-b324-a0cfdf88a704" xsi:nil="true"/>
    <lcf76f155ced4ddcb4097134ff3c332f xmlns="021e9a49-5f7f-4a61-b0b4-d56b12079dc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A0E2CC-1CE5-46FA-AD75-DD2118F6D495}"/>
</file>

<file path=customXml/itemProps2.xml><?xml version="1.0" encoding="utf-8"?>
<ds:datastoreItem xmlns:ds="http://schemas.openxmlformats.org/officeDocument/2006/customXml" ds:itemID="{67160191-FD8B-4EFF-9241-FB0CDF76365E}"/>
</file>

<file path=customXml/itemProps3.xml><?xml version="1.0" encoding="utf-8"?>
<ds:datastoreItem xmlns:ds="http://schemas.openxmlformats.org/officeDocument/2006/customXml" ds:itemID="{CCC85CC4-CA45-4F76-AC4A-ED31D4D5AF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MaryAnne Molter</dc:creator>
  <cp:keywords/>
  <dc:description/>
  <cp:lastModifiedBy>MaryAnne Molter</cp:lastModifiedBy>
  <cp:revision>15</cp:revision>
  <dcterms:created xsi:type="dcterms:W3CDTF">2022-09-27T14:55:00Z</dcterms:created>
  <dcterms:modified xsi:type="dcterms:W3CDTF">2022-10-19T13:18:00Z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0x010100FF662400EA0F3D4B89CB7DBC71703CB4</vt:lpwstr>
  </property>
</Properties>
</file>